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04"/>
      </w:tblGrid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0F421D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Tr="00C012C2">
        <w:tc>
          <w:tcPr>
            <w:tcW w:w="3816" w:type="dxa"/>
            <w:vAlign w:val="bottom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CB34AF" w:rsidTr="00C012C2">
        <w:tc>
          <w:tcPr>
            <w:tcW w:w="3816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AB1ABA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B40B42" w:rsidRPr="00B40B42" w:rsidRDefault="000F2328" w:rsidP="00B40B4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Wykaz zdających część ustną egzaminu maturalnego z języka </w:t>
      </w:r>
      <w:r w:rsidRPr="000F2328">
        <w:rPr>
          <w:rFonts w:ascii="Times New Roman" w:eastAsia="Times New Roman" w:hAnsi="Times New Roman" w:cs="Times New Roman"/>
          <w:smallCaps/>
          <w:sz w:val="20"/>
          <w:szCs w:val="24"/>
          <w:lang w:eastAsia="pl-PL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</w:t>
      </w:r>
      <w:r w:rsidRPr="000F2328">
        <w:rPr>
          <w:rFonts w:ascii="Times New Roman" w:eastAsia="Times New Roman" w:hAnsi="Times New Roman" w:cs="Times New Roman"/>
          <w:smallCaps/>
          <w:sz w:val="20"/>
          <w:szCs w:val="24"/>
          <w:vertAlign w:val="superscript"/>
          <w:lang w:eastAsia="pl-PL"/>
        </w:rPr>
        <w:t>1</w:t>
      </w:r>
    </w:p>
    <w:p w:rsidR="000F421D" w:rsidRDefault="000F421D" w:rsidP="000F421D">
      <w:pPr>
        <w:spacing w:after="0" w:line="36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tbl>
      <w:tblPr>
        <w:tblStyle w:val="Tabela-Siatka"/>
        <w:tblW w:w="14312" w:type="dxa"/>
        <w:tblLayout w:type="fixed"/>
        <w:tblLook w:val="04A0" w:firstRow="1" w:lastRow="0" w:firstColumn="1" w:lastColumn="0" w:noHBand="0" w:noVBand="1"/>
      </w:tblPr>
      <w:tblGrid>
        <w:gridCol w:w="434"/>
        <w:gridCol w:w="262"/>
        <w:gridCol w:w="262"/>
        <w:gridCol w:w="264"/>
        <w:gridCol w:w="263"/>
        <w:gridCol w:w="264"/>
        <w:gridCol w:w="264"/>
        <w:gridCol w:w="264"/>
        <w:gridCol w:w="264"/>
        <w:gridCol w:w="264"/>
        <w:gridCol w:w="265"/>
        <w:gridCol w:w="245"/>
        <w:gridCol w:w="1642"/>
        <w:gridCol w:w="1417"/>
        <w:gridCol w:w="709"/>
        <w:gridCol w:w="709"/>
        <w:gridCol w:w="963"/>
        <w:gridCol w:w="709"/>
        <w:gridCol w:w="690"/>
        <w:gridCol w:w="803"/>
        <w:gridCol w:w="804"/>
        <w:gridCol w:w="850"/>
        <w:gridCol w:w="851"/>
        <w:gridCol w:w="850"/>
      </w:tblGrid>
      <w:tr w:rsidR="001542B1" w:rsidTr="006E6C9F">
        <w:tc>
          <w:tcPr>
            <w:tcW w:w="434" w:type="dxa"/>
            <w:vMerge w:val="restart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Lp.</w:t>
            </w:r>
          </w:p>
        </w:tc>
        <w:tc>
          <w:tcPr>
            <w:tcW w:w="2881" w:type="dxa"/>
            <w:gridSpan w:val="11"/>
            <w:vMerge w:val="restart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1642" w:type="dxa"/>
            <w:vMerge w:val="restart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Nazwisko zdającego</w:t>
            </w:r>
          </w:p>
        </w:tc>
        <w:tc>
          <w:tcPr>
            <w:tcW w:w="1417" w:type="dxa"/>
            <w:vMerge w:val="restart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Imię zdającego</w:t>
            </w:r>
          </w:p>
        </w:tc>
        <w:tc>
          <w:tcPr>
            <w:tcW w:w="1418" w:type="dxa"/>
            <w:gridSpan w:val="2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Przystąpił 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do egzaminu </w:t>
            </w:r>
            <w:r w:rsidRPr="00AB1ABA"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672" w:type="dxa"/>
            <w:gridSpan w:val="2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Przedmiot zdawany jako: </w:t>
            </w:r>
            <w:r w:rsidRPr="0024753B"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2297" w:type="dxa"/>
            <w:gridSpan w:val="3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Liczba punktów </w:t>
            </w:r>
            <w:r w:rsidRPr="00184833"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:rsidR="001542B1" w:rsidRPr="009E04B9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proofErr w:type="spellStart"/>
            <w:r w:rsidRPr="009E04B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Unieważ</w:t>
            </w:r>
            <w:proofErr w:type="spellEnd"/>
            <w:r w:rsidRPr="009E04B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-</w:t>
            </w:r>
          </w:p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 w:rsidRPr="009E04B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nienie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5</w:t>
            </w:r>
          </w:p>
        </w:tc>
        <w:tc>
          <w:tcPr>
            <w:tcW w:w="851" w:type="dxa"/>
            <w:vMerge w:val="restart"/>
            <w:vAlign w:val="center"/>
          </w:tcPr>
          <w:p w:rsidR="001542B1" w:rsidRPr="009E04B9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proofErr w:type="spellStart"/>
            <w:r w:rsidRPr="009E04B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Dostoso-wanie</w:t>
            </w:r>
            <w:proofErr w:type="spellEnd"/>
          </w:p>
          <w:p w:rsidR="001542B1" w:rsidRPr="00AB1ABA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  <w:tc>
          <w:tcPr>
            <w:tcW w:w="850" w:type="dxa"/>
            <w:vMerge w:val="restart"/>
            <w:vAlign w:val="center"/>
          </w:tcPr>
          <w:p w:rsidR="001542B1" w:rsidRPr="009E04B9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9E04B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Olimpia-da</w:t>
            </w:r>
          </w:p>
          <w:p w:rsidR="001542B1" w:rsidRPr="00AB1ABA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(T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</w:tr>
      <w:tr w:rsidR="001542B1" w:rsidTr="006E6C9F">
        <w:tc>
          <w:tcPr>
            <w:tcW w:w="434" w:type="dxa"/>
            <w:vMerge/>
          </w:tcPr>
          <w:p w:rsidR="001542B1" w:rsidRDefault="001542B1" w:rsidP="009E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:rsidR="001542B1" w:rsidRDefault="001542B1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Merge/>
          </w:tcPr>
          <w:p w:rsidR="001542B1" w:rsidRDefault="001542B1" w:rsidP="009E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Merge/>
          </w:tcPr>
          <w:p w:rsidR="001542B1" w:rsidRDefault="001542B1" w:rsidP="009E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Pr="000962CA" w:rsidRDefault="001542B1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ze szkoły macie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-</w:t>
            </w:r>
            <w:proofErr w:type="spellStart"/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rzystej</w:t>
            </w:r>
            <w:proofErr w:type="spellEnd"/>
          </w:p>
        </w:tc>
        <w:tc>
          <w:tcPr>
            <w:tcW w:w="709" w:type="dxa"/>
            <w:vAlign w:val="center"/>
          </w:tcPr>
          <w:p w:rsidR="001542B1" w:rsidRPr="000962CA" w:rsidRDefault="001542B1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z innej szkoły</w:t>
            </w:r>
          </w:p>
        </w:tc>
        <w:tc>
          <w:tcPr>
            <w:tcW w:w="963" w:type="dxa"/>
            <w:vAlign w:val="center"/>
          </w:tcPr>
          <w:p w:rsidR="001542B1" w:rsidRDefault="00021184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obowiązko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-wy</w:t>
            </w:r>
          </w:p>
        </w:tc>
        <w:tc>
          <w:tcPr>
            <w:tcW w:w="709" w:type="dxa"/>
            <w:vAlign w:val="center"/>
          </w:tcPr>
          <w:p w:rsidR="001542B1" w:rsidRDefault="00021184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dodat-</w:t>
            </w:r>
            <w:r w:rsidR="001542B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kowy</w:t>
            </w:r>
            <w:proofErr w:type="spellEnd"/>
          </w:p>
        </w:tc>
        <w:tc>
          <w:tcPr>
            <w:tcW w:w="690" w:type="dxa"/>
            <w:vAlign w:val="center"/>
          </w:tcPr>
          <w:p w:rsidR="001542B1" w:rsidRDefault="001542B1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BOP</w:t>
            </w:r>
          </w:p>
        </w:tc>
        <w:tc>
          <w:tcPr>
            <w:tcW w:w="803" w:type="dxa"/>
            <w:vAlign w:val="center"/>
          </w:tcPr>
          <w:p w:rsidR="001542B1" w:rsidRDefault="001542B1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DJ (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NF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)</w:t>
            </w:r>
          </w:p>
        </w:tc>
        <w:tc>
          <w:tcPr>
            <w:tcW w:w="804" w:type="dxa"/>
            <w:vAlign w:val="center"/>
          </w:tcPr>
          <w:p w:rsidR="001542B1" w:rsidRDefault="001542B1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DJ (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SF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)</w:t>
            </w:r>
          </w:p>
        </w:tc>
        <w:tc>
          <w:tcPr>
            <w:tcW w:w="850" w:type="dxa"/>
            <w:vMerge/>
          </w:tcPr>
          <w:p w:rsidR="001542B1" w:rsidRDefault="001542B1" w:rsidP="009E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Merge/>
          </w:tcPr>
          <w:p w:rsidR="001542B1" w:rsidRDefault="001542B1" w:rsidP="009E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Merge/>
          </w:tcPr>
          <w:p w:rsidR="001542B1" w:rsidRDefault="001542B1" w:rsidP="009E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881" w:type="dxa"/>
            <w:gridSpan w:val="11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642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5a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5b</w:t>
            </w:r>
          </w:p>
        </w:tc>
        <w:tc>
          <w:tcPr>
            <w:tcW w:w="963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6a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6b</w:t>
            </w:r>
          </w:p>
        </w:tc>
        <w:tc>
          <w:tcPr>
            <w:tcW w:w="690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803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804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12</w:t>
            </w:r>
          </w:p>
        </w:tc>
      </w:tr>
      <w:tr w:rsidR="001542B1" w:rsidTr="006E6C9F">
        <w:tc>
          <w:tcPr>
            <w:tcW w:w="434" w:type="dxa"/>
            <w:vAlign w:val="center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62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Pr="00AB1ABA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  <w:vAlign w:val="center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  <w:vAlign w:val="center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  <w:vAlign w:val="center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  <w:vAlign w:val="center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  <w:vAlign w:val="center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14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15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16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17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lastRenderedPageBreak/>
              <w:t>18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19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20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21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22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23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24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25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26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27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28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29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30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</w:tbl>
    <w:p w:rsidR="00184833" w:rsidRDefault="00184833" w:rsidP="00C3537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184833" w:rsidRDefault="00184833" w:rsidP="00C3537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0F2328" w:rsidRDefault="00AB1ABA" w:rsidP="00C3537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24"/>
          <w:lang w:eastAsia="pl-PL"/>
        </w:rPr>
        <w:t>Objaśnienia: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855"/>
      </w:tblGrid>
      <w:tr w:rsidR="00AB1ABA" w:rsidTr="0024753B">
        <w:tc>
          <w:tcPr>
            <w:tcW w:w="421" w:type="dxa"/>
          </w:tcPr>
          <w:p w:rsidR="00AB1ABA" w:rsidRDefault="00AB1AB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1.</w:t>
            </w:r>
          </w:p>
        </w:tc>
        <w:tc>
          <w:tcPr>
            <w:tcW w:w="13855" w:type="dxa"/>
          </w:tcPr>
          <w:p w:rsidR="00AB1ABA" w:rsidRDefault="00AB1ABA" w:rsidP="00184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Należy wpisać nazwę języka, tj. odpowiednio: </w:t>
            </w:r>
            <w:r w:rsidR="00184833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angielskiego, francuskiego, hiszpańskiego, niemieckiego, rosyjskiego, włoskiego.</w:t>
            </w:r>
          </w:p>
        </w:tc>
      </w:tr>
      <w:tr w:rsidR="00AB1ABA" w:rsidTr="0024753B">
        <w:tc>
          <w:tcPr>
            <w:tcW w:w="421" w:type="dxa"/>
          </w:tcPr>
          <w:p w:rsidR="00AB1ABA" w:rsidRDefault="00AB1AB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2.</w:t>
            </w:r>
          </w:p>
        </w:tc>
        <w:tc>
          <w:tcPr>
            <w:tcW w:w="13855" w:type="dxa"/>
          </w:tcPr>
          <w:p w:rsidR="00AB1ABA" w:rsidRDefault="009E04B9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Należy wpisać w odpowiedniej kolumnie: „T” – jeżeli przystąpił, „N” – jeżeli nie przystąpił, w zależności od tego, czy zdający przystępował do egzaminu w macierzystej szkole (kolumna 5a), czy był skierowany na egzamin w danej szkole przez OKE (kolumna 5b).</w:t>
            </w:r>
          </w:p>
        </w:tc>
      </w:tr>
      <w:tr w:rsidR="00AB1ABA" w:rsidTr="0024753B">
        <w:tc>
          <w:tcPr>
            <w:tcW w:w="421" w:type="dxa"/>
          </w:tcPr>
          <w:p w:rsidR="00AB1ABA" w:rsidRDefault="00AB1AB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3.</w:t>
            </w:r>
          </w:p>
        </w:tc>
        <w:tc>
          <w:tcPr>
            <w:tcW w:w="13855" w:type="dxa"/>
          </w:tcPr>
          <w:p w:rsidR="00AB1ABA" w:rsidRDefault="0024753B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Należy wpisać „X” w odpowiedniej kolumnie (6a albo 6b).</w:t>
            </w:r>
          </w:p>
        </w:tc>
      </w:tr>
      <w:tr w:rsidR="00184833" w:rsidTr="0024753B">
        <w:tc>
          <w:tcPr>
            <w:tcW w:w="421" w:type="dxa"/>
          </w:tcPr>
          <w:p w:rsidR="00184833" w:rsidRDefault="00184833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4.</w:t>
            </w:r>
          </w:p>
        </w:tc>
        <w:tc>
          <w:tcPr>
            <w:tcW w:w="13855" w:type="dxa"/>
          </w:tcPr>
          <w:p w:rsidR="00184833" w:rsidRDefault="00184833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BOP – bez określania poziomu; DJ (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NF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) – poziom dwujęzyczny (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nowa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formuła), obowiązująca od 2015 r.; DJ (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SF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) – poziom dwujęzyczny (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stara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formuła), obowiązująca do 2014 r.</w:t>
            </w:r>
          </w:p>
        </w:tc>
      </w:tr>
      <w:tr w:rsidR="0024753B" w:rsidTr="0024753B">
        <w:tc>
          <w:tcPr>
            <w:tcW w:w="421" w:type="dxa"/>
          </w:tcPr>
          <w:p w:rsidR="0024753B" w:rsidRDefault="001542B1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</w:t>
            </w:r>
            <w:r w:rsidR="0024753B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.</w:t>
            </w:r>
          </w:p>
        </w:tc>
        <w:tc>
          <w:tcPr>
            <w:tcW w:w="13855" w:type="dxa"/>
          </w:tcPr>
          <w:p w:rsidR="0024753B" w:rsidRDefault="0024753B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Komórkę należy wypełnić wyłącznie w przypadku unieważnienia egzaminu. Należy określić przyczynę unieważnienia poprzez wpisanie w komórkę odpowiednio: „1” – </w:t>
            </w:r>
            <w:r w:rsidRPr="00342163">
              <w:rPr>
                <w:rFonts w:ascii="Times New Roman" w:eastAsia="Times New Roman" w:hAnsi="Times New Roman" w:cs="Times New Roman"/>
                <w:sz w:val="16"/>
                <w:lang w:eastAsia="pl-PL"/>
              </w:rPr>
              <w:t>unieważnienie w przypadku stwierdzenia niesamodzielnego rozwiązywania zadań przez zdającego</w:t>
            </w:r>
            <w:r>
              <w:rPr>
                <w:rFonts w:ascii="Times New Roman" w:eastAsia="Times New Roman" w:hAnsi="Times New Roman" w:cs="Times New Roman"/>
                <w:sz w:val="16"/>
                <w:lang w:eastAsia="pl-PL"/>
              </w:rPr>
              <w:t xml:space="preserve"> (art. 44zzv ust. 1); „2” – </w:t>
            </w:r>
            <w:r w:rsidRPr="00342163">
              <w:rPr>
                <w:rFonts w:ascii="Times New Roman" w:eastAsia="Times New Roman" w:hAnsi="Times New Roman" w:cs="Times New Roman"/>
                <w:sz w:val="16"/>
                <w:lang w:eastAsia="pl-PL"/>
              </w:rPr>
              <w:t>unieważnienie z powodu wniesienia lub korzystania przez zdającego z urządzenia telekomunikacyjnego lub niedozwolonych przyborów pomocniczych</w:t>
            </w:r>
            <w:r>
              <w:rPr>
                <w:rFonts w:ascii="Times New Roman" w:eastAsia="Times New Roman" w:hAnsi="Times New Roman" w:cs="Times New Roman"/>
                <w:sz w:val="16"/>
                <w:lang w:eastAsia="pl-PL"/>
              </w:rPr>
              <w:t xml:space="preserve"> (art. 44zzv ust. 2); „3” – </w:t>
            </w:r>
            <w:r w:rsidRPr="00342163">
              <w:rPr>
                <w:rFonts w:ascii="Times New Roman" w:eastAsia="Times New Roman" w:hAnsi="Times New Roman" w:cs="Times New Roman"/>
                <w:sz w:val="16"/>
                <w:lang w:eastAsia="pl-PL"/>
              </w:rPr>
              <w:t xml:space="preserve">unieważnienie z powodu zakłócania przez zdającego prawidłowego przebiegu </w:t>
            </w:r>
            <w:r>
              <w:rPr>
                <w:rFonts w:ascii="Times New Roman" w:eastAsia="Times New Roman" w:hAnsi="Times New Roman" w:cs="Times New Roman"/>
                <w:sz w:val="16"/>
                <w:lang w:eastAsia="pl-PL"/>
              </w:rPr>
              <w:t>egzaminu (art. 44zzv ust. 3).</w:t>
            </w:r>
          </w:p>
        </w:tc>
      </w:tr>
    </w:tbl>
    <w:p w:rsidR="008F17EA" w:rsidRDefault="008F17EA" w:rsidP="00C3537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8F17EA" w:rsidRPr="008F17EA" w:rsidRDefault="008F17EA" w:rsidP="008F17EA">
      <w:pPr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8F17EA" w:rsidRPr="008F17EA" w:rsidRDefault="008F17EA" w:rsidP="008F17EA">
      <w:pPr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8F17EA" w:rsidRDefault="008F17EA" w:rsidP="008F17EA">
      <w:pPr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0F2328" w:rsidRPr="008F17EA" w:rsidRDefault="008F17EA" w:rsidP="008F17EA">
      <w:pPr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bookmarkStart w:id="0" w:name="_GoBack"/>
      <w:bookmarkEnd w:id="0"/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1976266</wp:posOffset>
                  </wp:positionH>
                  <wp:positionV relativeFrom="paragraph">
                    <wp:posOffset>754234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8F17EA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8F17EA" w:rsidRPr="004D1E04" w:rsidRDefault="008F17EA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8F17EA" w:rsidRDefault="008F17EA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8F17EA" w:rsidRDefault="008F17EA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F17EA" w:rsidRDefault="008F17EA" w:rsidP="008F17EA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155.6pt;margin-top:59.4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BZV3954AAAAAwBAAAPAAAAAAAAAAAAAAAAAHQEAABkcnMvZG93bnJldi54bWxQ&#10;SwUGAAAAAAQABADzAAAAgQ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8F17EA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8F17EA" w:rsidRPr="004D1E04" w:rsidRDefault="008F17EA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8F17EA" w:rsidRDefault="008F17EA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8F17EA" w:rsidRDefault="008F17EA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8F17EA" w:rsidRDefault="008F17EA" w:rsidP="008F17EA"/>
                    </w:txbxContent>
                  </v:textbox>
                </v:shape>
              </w:pict>
            </mc:Fallback>
          </mc:AlternateContent>
        </w:r>
      </w:ins>
    </w:p>
    <w:sectPr w:rsidR="000F2328" w:rsidRPr="008F17EA" w:rsidSect="00C012C2">
      <w:headerReference w:type="default" r:id="rId7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E78" w:rsidRDefault="00186E78" w:rsidP="00CB34AF">
      <w:pPr>
        <w:spacing w:after="0" w:line="240" w:lineRule="auto"/>
      </w:pPr>
      <w:r>
        <w:separator/>
      </w:r>
    </w:p>
  </w:endnote>
  <w:endnote w:type="continuationSeparator" w:id="0">
    <w:p w:rsidR="00186E78" w:rsidRDefault="00186E78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E78" w:rsidRDefault="00186E78" w:rsidP="00CB34AF">
      <w:pPr>
        <w:spacing w:after="0" w:line="240" w:lineRule="auto"/>
      </w:pPr>
      <w:r>
        <w:separator/>
      </w:r>
    </w:p>
  </w:footnote>
  <w:footnote w:type="continuationSeparator" w:id="0">
    <w:p w:rsidR="00186E78" w:rsidRDefault="00186E78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312" w:type="dxa"/>
      <w:tblLook w:val="04A0" w:firstRow="1" w:lastRow="0" w:firstColumn="1" w:lastColumn="0" w:noHBand="0" w:noVBand="1"/>
    </w:tblPr>
    <w:tblGrid>
      <w:gridCol w:w="1555"/>
      <w:gridCol w:w="12757"/>
    </w:tblGrid>
    <w:tr w:rsidR="00CB34AF" w:rsidTr="00C012C2">
      <w:trPr>
        <w:trHeight w:val="132"/>
      </w:trPr>
      <w:tc>
        <w:tcPr>
          <w:tcW w:w="1555" w:type="dxa"/>
          <w:shd w:val="clear" w:color="auto" w:fill="595959" w:themeFill="text1" w:themeFillTint="A6"/>
        </w:tcPr>
        <w:p w:rsidR="00CB34AF" w:rsidRPr="00EC6656" w:rsidRDefault="00184833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12c</w:t>
          </w:r>
        </w:p>
      </w:tc>
      <w:tc>
        <w:tcPr>
          <w:tcW w:w="12757" w:type="dxa"/>
          <w:vAlign w:val="center"/>
        </w:tcPr>
        <w:p w:rsidR="00CB34AF" w:rsidRPr="00CB34AF" w:rsidRDefault="000F2328" w:rsidP="00184833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 xml:space="preserve">Wykaz zdających część ustną egzaminu maturalnego z języka </w:t>
          </w:r>
          <w:r w:rsidR="00184833">
            <w:rPr>
              <w:rFonts w:ascii="Times New Roman" w:hAnsi="Times New Roman" w:cs="Times New Roman"/>
              <w:i/>
              <w:sz w:val="16"/>
            </w:rPr>
            <w:t>obcego nowożytnego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21184"/>
    <w:rsid w:val="00031558"/>
    <w:rsid w:val="00070A83"/>
    <w:rsid w:val="000913C8"/>
    <w:rsid w:val="000E78A5"/>
    <w:rsid w:val="000F2328"/>
    <w:rsid w:val="000F421D"/>
    <w:rsid w:val="001542B1"/>
    <w:rsid w:val="00184833"/>
    <w:rsid w:val="00186E78"/>
    <w:rsid w:val="0024753B"/>
    <w:rsid w:val="0025561A"/>
    <w:rsid w:val="002558BD"/>
    <w:rsid w:val="00291596"/>
    <w:rsid w:val="002E4B96"/>
    <w:rsid w:val="0032271B"/>
    <w:rsid w:val="00324C1B"/>
    <w:rsid w:val="0046749C"/>
    <w:rsid w:val="005229EB"/>
    <w:rsid w:val="00597A84"/>
    <w:rsid w:val="005E760B"/>
    <w:rsid w:val="00607A23"/>
    <w:rsid w:val="006E6C9F"/>
    <w:rsid w:val="0081299A"/>
    <w:rsid w:val="00897428"/>
    <w:rsid w:val="008F17EA"/>
    <w:rsid w:val="009E04B9"/>
    <w:rsid w:val="00A0275D"/>
    <w:rsid w:val="00A721E9"/>
    <w:rsid w:val="00A825F8"/>
    <w:rsid w:val="00AB1ABA"/>
    <w:rsid w:val="00B40B42"/>
    <w:rsid w:val="00B776CC"/>
    <w:rsid w:val="00B96C2A"/>
    <w:rsid w:val="00BD31D9"/>
    <w:rsid w:val="00C012C2"/>
    <w:rsid w:val="00C23481"/>
    <w:rsid w:val="00C35371"/>
    <w:rsid w:val="00C86706"/>
    <w:rsid w:val="00C91500"/>
    <w:rsid w:val="00CB34AF"/>
    <w:rsid w:val="00DD6425"/>
    <w:rsid w:val="00E371DA"/>
    <w:rsid w:val="00E7080E"/>
    <w:rsid w:val="00EC0C37"/>
    <w:rsid w:val="00ED556D"/>
    <w:rsid w:val="00F72C67"/>
    <w:rsid w:val="00F82432"/>
    <w:rsid w:val="00F82B10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2B413-F7EB-4AE6-AA49-4889D1164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1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1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3</cp:revision>
  <dcterms:created xsi:type="dcterms:W3CDTF">2018-07-28T11:35:00Z</dcterms:created>
  <dcterms:modified xsi:type="dcterms:W3CDTF">2018-07-28T11:35:00Z</dcterms:modified>
</cp:coreProperties>
</file>